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D9" w:rsidRPr="00851E60" w:rsidRDefault="003C6466" w:rsidP="00851E60">
      <w:pPr>
        <w:jc w:val="both"/>
        <w:rPr>
          <w:rFonts w:ascii="Myriad Pro" w:eastAsiaTheme="majorEastAsia" w:hAnsi="Myriad Pro" w:cstheme="majorBidi"/>
          <w:b/>
          <w:bCs/>
        </w:rPr>
      </w:pPr>
      <w:r w:rsidRPr="00851E60">
        <w:rPr>
          <w:rFonts w:ascii="Myriad Pro" w:eastAsia="Times New Roman" w:hAnsi="Myriad Pro" w:cs="Times New Roman"/>
          <w:b/>
          <w:bCs/>
        </w:rPr>
        <w:t>Kryt</w:t>
      </w:r>
      <w:r w:rsidR="003658E7">
        <w:rPr>
          <w:rFonts w:ascii="Myriad Pro" w:eastAsia="Times New Roman" w:hAnsi="Myriad Pro" w:cs="Times New Roman"/>
          <w:b/>
          <w:bCs/>
        </w:rPr>
        <w:t>eria wyboru projektów w ramach D</w:t>
      </w:r>
      <w:r w:rsidRPr="00851E60">
        <w:rPr>
          <w:rFonts w:ascii="Myriad Pro" w:eastAsia="Times New Roman" w:hAnsi="Myriad Pro" w:cs="Times New Roman"/>
          <w:b/>
          <w:bCs/>
        </w:rPr>
        <w:t xml:space="preserve">ziałania </w:t>
      </w:r>
      <w:r w:rsidR="00851E60" w:rsidRPr="00851E60">
        <w:rPr>
          <w:rFonts w:ascii="Myriad Pro" w:hAnsi="Myriad Pro" w:cs="Arial"/>
          <w:b/>
        </w:rPr>
        <w:t>6.1</w:t>
      </w:r>
      <w:r w:rsidR="00851E60">
        <w:rPr>
          <w:rFonts w:ascii="Myriad Pro" w:hAnsi="Myriad Pro" w:cs="Arial"/>
          <w:b/>
        </w:rPr>
        <w:t xml:space="preserve"> </w:t>
      </w:r>
      <w:r w:rsidR="00851E60" w:rsidRPr="00851E60">
        <w:rPr>
          <w:rFonts w:ascii="Myriad Pro" w:hAnsi="Myriad Pro" w:cs="Arial"/>
          <w:b/>
        </w:rPr>
        <w:t>Usługi rozwojowe skierowane do przedsiębiorców i pracowników przedsiębiorstw na podstawie systemu popytowego</w:t>
      </w:r>
    </w:p>
    <w:p w:rsidR="004257E5" w:rsidRPr="004257E5" w:rsidRDefault="004257E5" w:rsidP="004257E5">
      <w:pPr>
        <w:jc w:val="center"/>
        <w:rPr>
          <w:rFonts w:ascii="Myriad Pro" w:eastAsiaTheme="majorEastAsia" w:hAnsi="Myriad Pro" w:cstheme="majorBidi"/>
          <w:b/>
          <w:bCs/>
        </w:rPr>
      </w:pPr>
      <w:r w:rsidRPr="004257E5">
        <w:rPr>
          <w:rFonts w:ascii="Myriad Pro" w:eastAsiaTheme="majorEastAsia" w:hAnsi="Myriad Pro" w:cstheme="majorBidi"/>
          <w:b/>
          <w:bCs/>
        </w:rPr>
        <w:t xml:space="preserve">Kryteria </w:t>
      </w:r>
      <w:r w:rsidR="003A2EA3">
        <w:rPr>
          <w:rFonts w:ascii="Myriad Pro" w:eastAsiaTheme="majorEastAsia" w:hAnsi="Myriad Pro" w:cstheme="majorBidi"/>
          <w:b/>
          <w:bCs/>
        </w:rPr>
        <w:t>szczegółowe</w:t>
      </w:r>
    </w:p>
    <w:tbl>
      <w:tblPr>
        <w:tblStyle w:val="Tabela-Siatka"/>
        <w:tblW w:w="14175" w:type="dxa"/>
        <w:jc w:val="center"/>
        <w:shd w:val="clear" w:color="auto" w:fill="B6DDE8" w:themeFill="accent5" w:themeFillTint="66"/>
        <w:tblLayout w:type="fixed"/>
        <w:tblLook w:val="04A0"/>
      </w:tblPr>
      <w:tblGrid>
        <w:gridCol w:w="1900"/>
        <w:gridCol w:w="12275"/>
      </w:tblGrid>
      <w:tr w:rsidR="00B518D9" w:rsidRPr="00D34B91" w:rsidTr="0013041F">
        <w:trPr>
          <w:jc w:val="center"/>
        </w:trPr>
        <w:tc>
          <w:tcPr>
            <w:tcW w:w="1900" w:type="dxa"/>
            <w:shd w:val="clear" w:color="auto" w:fill="B6DDE8" w:themeFill="accent5" w:themeFillTint="66"/>
          </w:tcPr>
          <w:p w:rsidR="00B518D9" w:rsidRPr="00D34B91" w:rsidRDefault="00B518D9" w:rsidP="00D34B91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D34B91">
              <w:rPr>
                <w:rFonts w:ascii="Myriad Pro" w:hAnsi="Myriad Pro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 w:themeFill="accent5" w:themeFillTint="66"/>
          </w:tcPr>
          <w:p w:rsidR="00B518D9" w:rsidRPr="00D34B91" w:rsidRDefault="00B518D9" w:rsidP="00D34B91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D34B91">
              <w:rPr>
                <w:rFonts w:ascii="Myriad Pro" w:hAnsi="Myriad Pro"/>
                <w:sz w:val="20"/>
                <w:szCs w:val="20"/>
              </w:rPr>
              <w:t>VI Rynek Pracy</w:t>
            </w:r>
          </w:p>
        </w:tc>
      </w:tr>
      <w:tr w:rsidR="00D34B91" w:rsidRPr="00D34B91" w:rsidTr="0013041F">
        <w:trPr>
          <w:jc w:val="center"/>
        </w:trPr>
        <w:tc>
          <w:tcPr>
            <w:tcW w:w="1900" w:type="dxa"/>
            <w:shd w:val="clear" w:color="auto" w:fill="B6DDE8" w:themeFill="accent5" w:themeFillTint="66"/>
          </w:tcPr>
          <w:p w:rsidR="00D34B91" w:rsidRPr="00D34B91" w:rsidRDefault="00D34B91" w:rsidP="00D34B91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D34B91">
              <w:rPr>
                <w:rFonts w:ascii="Myriad Pro" w:hAnsi="Myriad Pro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 w:themeFill="accent5" w:themeFillTint="66"/>
          </w:tcPr>
          <w:p w:rsidR="00D34B91" w:rsidRPr="00D34B91" w:rsidRDefault="003C6466" w:rsidP="00D34B91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BD6A9B">
              <w:rPr>
                <w:rFonts w:ascii="Myriad Pro" w:eastAsia="Calibri" w:hAnsi="Myriad Pro" w:cs="Times New Roman"/>
                <w:iCs/>
                <w:sz w:val="20"/>
                <w:szCs w:val="20"/>
              </w:rPr>
              <w:t>8v</w:t>
            </w:r>
            <w:r>
              <w:rPr>
                <w:rFonts w:ascii="Myriad Pro" w:eastAsia="Calibri" w:hAnsi="Myriad Pro" w:cs="Times New Roman"/>
                <w:iCs/>
                <w:sz w:val="20"/>
                <w:szCs w:val="20"/>
              </w:rPr>
              <w:t>.</w:t>
            </w:r>
            <w:r w:rsidRPr="00BD6A9B">
              <w:rPr>
                <w:rFonts w:ascii="Myriad Pro" w:eastAsia="Calibri" w:hAnsi="Myriad Pro" w:cs="Times New Roman"/>
                <w:iCs/>
                <w:sz w:val="20"/>
                <w:szCs w:val="20"/>
              </w:rPr>
              <w:t xml:space="preserve"> Przystosowanie pracowników, przedsiębiorstw i przedsiębiorców do zmian.</w:t>
            </w:r>
          </w:p>
        </w:tc>
      </w:tr>
      <w:tr w:rsidR="00B518D9" w:rsidRPr="00D34B91" w:rsidTr="0013041F">
        <w:trPr>
          <w:jc w:val="center"/>
        </w:trPr>
        <w:tc>
          <w:tcPr>
            <w:tcW w:w="1900" w:type="dxa"/>
            <w:shd w:val="clear" w:color="auto" w:fill="B6DDE8" w:themeFill="accent5" w:themeFillTint="66"/>
          </w:tcPr>
          <w:p w:rsidR="00B518D9" w:rsidRPr="00D34B91" w:rsidRDefault="00B518D9" w:rsidP="00D34B91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D34B91">
              <w:rPr>
                <w:rFonts w:ascii="Myriad Pro" w:hAnsi="Myriad Pro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 w:themeFill="accent5" w:themeFillTint="66"/>
          </w:tcPr>
          <w:p w:rsidR="00B518D9" w:rsidRPr="00D34B91" w:rsidRDefault="00851E60" w:rsidP="003C6466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851E60">
              <w:rPr>
                <w:rFonts w:ascii="Myriad Pro" w:eastAsia="Calibri" w:hAnsi="Myriad Pro" w:cs="Times New Roman"/>
                <w:sz w:val="20"/>
                <w:szCs w:val="20"/>
              </w:rPr>
              <w:t>6.1</w:t>
            </w:r>
            <w:r>
              <w:rPr>
                <w:rFonts w:ascii="Myriad Pro" w:eastAsia="Calibri" w:hAnsi="Myriad Pro" w:cs="Times New Roman"/>
                <w:sz w:val="20"/>
                <w:szCs w:val="20"/>
              </w:rPr>
              <w:t xml:space="preserve"> </w:t>
            </w:r>
            <w:r w:rsidRPr="00851E60">
              <w:rPr>
                <w:rFonts w:ascii="Myriad Pro" w:eastAsia="Calibri" w:hAnsi="Myriad Pro" w:cs="Times New Roman"/>
                <w:sz w:val="20"/>
                <w:szCs w:val="20"/>
              </w:rPr>
              <w:t>Usługi rozwojowe skierowane do przedsiębiorców i pracowników przedsiębiorstw na podstawie systemu popytowego</w:t>
            </w:r>
          </w:p>
        </w:tc>
      </w:tr>
    </w:tbl>
    <w:p w:rsidR="00B518D9" w:rsidRPr="007F692A" w:rsidRDefault="00B518D9" w:rsidP="007F692A">
      <w:pPr>
        <w:spacing w:before="120" w:after="120" w:line="240" w:lineRule="auto"/>
        <w:rPr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9"/>
        <w:gridCol w:w="2524"/>
        <w:gridCol w:w="5954"/>
        <w:gridCol w:w="5158"/>
      </w:tblGrid>
      <w:tr w:rsidR="00B518D9" w:rsidRPr="001F385E" w:rsidTr="005B4A38">
        <w:trPr>
          <w:jc w:val="center"/>
        </w:trPr>
        <w:tc>
          <w:tcPr>
            <w:tcW w:w="14175" w:type="dxa"/>
            <w:gridSpan w:val="4"/>
            <w:shd w:val="pct10" w:color="auto" w:fill="auto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1F385E">
              <w:rPr>
                <w:rFonts w:ascii="Myriad Pro" w:hAnsi="Myriad Pro"/>
                <w:b/>
                <w:sz w:val="20"/>
                <w:szCs w:val="20"/>
              </w:rPr>
              <w:t>Kryteria dopuszczalności</w:t>
            </w:r>
          </w:p>
        </w:tc>
      </w:tr>
      <w:tr w:rsidR="00B518D9" w:rsidRPr="001F385E" w:rsidTr="0016714D">
        <w:trPr>
          <w:jc w:val="center"/>
        </w:trPr>
        <w:tc>
          <w:tcPr>
            <w:tcW w:w="539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2524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Nazwa kryterium</w:t>
            </w:r>
          </w:p>
        </w:tc>
        <w:tc>
          <w:tcPr>
            <w:tcW w:w="5954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5158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518D9" w:rsidRPr="001F385E" w:rsidTr="0016714D">
        <w:trPr>
          <w:jc w:val="center"/>
        </w:trPr>
        <w:tc>
          <w:tcPr>
            <w:tcW w:w="539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5158" w:type="dxa"/>
          </w:tcPr>
          <w:p w:rsidR="00B518D9" w:rsidRPr="001F385E" w:rsidRDefault="00B518D9" w:rsidP="007F692A">
            <w:pPr>
              <w:spacing w:before="40" w:after="4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4</w:t>
            </w:r>
          </w:p>
        </w:tc>
      </w:tr>
      <w:tr w:rsidR="00510E42" w:rsidRPr="001F385E" w:rsidTr="0016714D">
        <w:trPr>
          <w:jc w:val="center"/>
        </w:trPr>
        <w:tc>
          <w:tcPr>
            <w:tcW w:w="539" w:type="dxa"/>
          </w:tcPr>
          <w:p w:rsidR="00510E42" w:rsidRPr="001F385E" w:rsidRDefault="00510E42" w:rsidP="007F692A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524" w:type="dxa"/>
          </w:tcPr>
          <w:p w:rsidR="00510E42" w:rsidRPr="001F385E" w:rsidRDefault="00510E42" w:rsidP="007F692A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Wymogi organizacyjne</w:t>
            </w:r>
          </w:p>
        </w:tc>
        <w:tc>
          <w:tcPr>
            <w:tcW w:w="5954" w:type="dxa"/>
          </w:tcPr>
          <w:p w:rsidR="006C63F1" w:rsidRPr="001F385E" w:rsidRDefault="00252711" w:rsidP="006C63F1">
            <w:pPr>
              <w:pStyle w:val="Akapitzlist"/>
              <w:numPr>
                <w:ilvl w:val="0"/>
                <w:numId w:val="15"/>
              </w:numPr>
              <w:spacing w:before="40" w:after="40"/>
              <w:ind w:left="317" w:hanging="283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Podmiot składa nie więcej niż 1 wniosek o dofinansowanie projektu – niezależnie czy działa jako Beneficjent czy jako Partner projektu. W przypadku zidentyfikowania projektów gdzie ten sam podmiot występuje więcej niż 1 raz jako Wnioskodawca i/lub jako Partner - wszystkie projekty tego podmiotu zostają odrzucone.</w:t>
            </w:r>
          </w:p>
          <w:p w:rsidR="001C14AF" w:rsidRPr="001F385E" w:rsidRDefault="001C14AF" w:rsidP="001C14AF">
            <w:pPr>
              <w:pStyle w:val="Akapitzlist"/>
              <w:spacing w:before="40" w:after="40"/>
              <w:ind w:left="317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252711" w:rsidRPr="001F385E" w:rsidRDefault="00252711" w:rsidP="006C63F1">
            <w:pPr>
              <w:pStyle w:val="Akapitzlist"/>
              <w:numPr>
                <w:ilvl w:val="0"/>
                <w:numId w:val="15"/>
              </w:numPr>
              <w:spacing w:before="40" w:after="40"/>
              <w:ind w:left="317" w:hanging="283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sz w:val="20"/>
                <w:szCs w:val="20"/>
              </w:rPr>
              <w:t xml:space="preserve">Projektodawca od minimum 1 roku przed dniem złożenia wniosku posiada siedzibę  lub oddział lub główne miejsce wykonywania działalności lub dodatkowe miejsce wykonywania działalności na terenie województwa zachodniopomorskiego.  </w:t>
            </w:r>
          </w:p>
        </w:tc>
        <w:tc>
          <w:tcPr>
            <w:tcW w:w="5158" w:type="dxa"/>
          </w:tcPr>
          <w:p w:rsidR="009E2A71" w:rsidRPr="009D4B73" w:rsidRDefault="009E2A71" w:rsidP="00D3156D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t>Spełnienie kryterium jest konieczne do przyznania dofinansowania.</w:t>
            </w:r>
          </w:p>
          <w:p w:rsidR="009E2A71" w:rsidRPr="009D4B73" w:rsidRDefault="009E2A71" w:rsidP="00D3156D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t>Projekt</w:t>
            </w:r>
            <w:r>
              <w:rPr>
                <w:rFonts w:ascii="Myriad Pro" w:hAnsi="Myriad Pro"/>
                <w:sz w:val="20"/>
                <w:szCs w:val="20"/>
              </w:rPr>
              <w:t>y</w:t>
            </w:r>
            <w:r w:rsidRPr="009D4B73">
              <w:rPr>
                <w:rFonts w:ascii="Myriad Pro" w:hAnsi="Myriad Pro"/>
                <w:sz w:val="20"/>
                <w:szCs w:val="20"/>
              </w:rPr>
              <w:t xml:space="preserve"> niespełniające kryterium są odrzucane.</w:t>
            </w:r>
          </w:p>
          <w:p w:rsidR="00510E42" w:rsidRPr="001F385E" w:rsidRDefault="009E2A71" w:rsidP="00D3156D">
            <w:pPr>
              <w:spacing w:before="40" w:after="40"/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B41A04" w:rsidRPr="001F385E" w:rsidTr="0016714D">
        <w:trPr>
          <w:jc w:val="center"/>
        </w:trPr>
        <w:tc>
          <w:tcPr>
            <w:tcW w:w="539" w:type="dxa"/>
          </w:tcPr>
          <w:p w:rsidR="00B41A04" w:rsidRPr="001F385E" w:rsidRDefault="00B41A04" w:rsidP="005D184E">
            <w:pPr>
              <w:pStyle w:val="Akapitzlist"/>
              <w:numPr>
                <w:ilvl w:val="0"/>
                <w:numId w:val="1"/>
              </w:numPr>
              <w:spacing w:before="240"/>
              <w:ind w:left="0" w:firstLine="0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524" w:type="dxa"/>
          </w:tcPr>
          <w:p w:rsidR="00B41A04" w:rsidRPr="001F385E" w:rsidRDefault="00B41A04" w:rsidP="005D184E">
            <w:pPr>
              <w:spacing w:before="240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sz w:val="20"/>
                <w:szCs w:val="20"/>
              </w:rPr>
              <w:t>Zgodność wsparcia</w:t>
            </w:r>
          </w:p>
        </w:tc>
        <w:tc>
          <w:tcPr>
            <w:tcW w:w="5954" w:type="dxa"/>
          </w:tcPr>
          <w:p w:rsidR="006C63F1" w:rsidRPr="001F385E" w:rsidRDefault="00252711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Uczestnikami projektu są mikro, małe i średnie przedsiębiorstwa z terenu województwa zachodniopomorskiego (posiadające siedzibę, filię lub jednostkę organizacyjną na terenie woj. zachodniopomorskiego) oraz ich pracownicy.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RDefault="00252711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sz w:val="20"/>
                <w:szCs w:val="20"/>
              </w:rPr>
              <w:t xml:space="preserve">Projektodawca </w:t>
            </w:r>
            <w:r w:rsidRPr="001F385E" w:rsidDel="00094346">
              <w:rPr>
                <w:rFonts w:ascii="Myriad Pro" w:hAnsi="Myriad Pro" w:cs="Arial"/>
                <w:sz w:val="20"/>
                <w:szCs w:val="20"/>
              </w:rPr>
              <w:t>wniesie wkład własn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>y w wysokości nie mniejszej niż 15% wartości projektu, zgodnie z zapisami zawartymi w Szczegółowym Opisie Osi Priorytetowych Regionalnego Programu Operacyjnego Województwa Zachodniopomorskiego 2014-2020</w:t>
            </w:r>
            <w:r w:rsidR="0016714D"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52711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Okres realizacji projektu trwa nie dłużej niż do 30.06.2023 r.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>W szczególnie uzasadnionych przypadkach na etapie realizacji projektu, za zgodą Instytucji Pośredniczącej RPO WZ, dopuszcza się możliwość odstąpienia od kryterium.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Del="00380B12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del w:id="0" w:author="dkorczynska" w:date="2020-04-30T14:25:00Z"/>
                <w:rFonts w:ascii="Myriad Pro" w:hAnsi="Myriad Pro"/>
                <w:bCs/>
                <w:sz w:val="20"/>
                <w:szCs w:val="20"/>
              </w:rPr>
            </w:pPr>
            <w:del w:id="1" w:author="dkorczynska" w:date="2020-04-30T14:25:00Z">
              <w:r w:rsidRPr="001F385E" w:rsidDel="00380B12">
                <w:rPr>
                  <w:rFonts w:ascii="Myriad Pro" w:hAnsi="Myriad Pro" w:cs="Arial"/>
                  <w:sz w:val="20"/>
                  <w:szCs w:val="20"/>
                </w:rPr>
                <w:delText>Projekt zakłada możliwość korzystania z dofinansowanych usług rozwojowych oferowanych w BUR najpóźniej od 1 kwietnia 2020 r.</w:delText>
              </w:r>
            </w:del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Maksymalna wartość dofinansowania projektu wynosi 28 934 630 zł.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Beneficjent obejmuje wsparciem w ramach projektu minimum 4200 osób, w tym do końca 2020 roku minimum 500 osób. W szczególnie uzasadnionych przypadkach na etapie realizacji projektu, za zgodą Instytucji Pośredniczącej RPO WZ dopuszcza się możliwość odstąpienia od kryterium w zakresie wartości wskaźnika pośredniego do osiągnięcia we wskazanym okresie.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Projekt przewiduje, że wybór usług rozwojowych przez przedsiębiorcę następuje wyłącznie przy wykorzystaniu funkcjonalności Bazy Usług Rozwojowych (BUR). Beneficjent gwarantuje przedsiębiorcy możliwość dokonania samodzielnego wyboru usług rozwojowych w ramach oferty dostępnej w BUR w największym stopniu odpowiadającej na aktualne potrzeby przedsiębiorstwa.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6C63F1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Projekt zakłada dystrybucję środków w ramach PSF zgodnie z wymogami określonymi w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>Opisie wdrażania Podmiotowego Systemu Finansowania w Województwie Zachodniopomorskim w ramach Regionalnego Programu Operacyjnego Województwa Zachodniopomorskiego na lata 2014 – 2020</w:t>
            </w: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284513" w:rsidRPr="001F385E" w:rsidRDefault="00284513" w:rsidP="006C63F1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Beneficjent zapewnia, że poziom dofinansowania kosztów pojedynczej usługi rozwojowej będzie wynosił maksymalnie 50% kosztów usługi rozwojowej, przy czym maksymalna kwota dofinansowania pojedynczej usługi rozwojowej nie może przekroczyć  limitu określonego w </w:t>
            </w:r>
            <w:r w:rsidRPr="001F385E" w:rsidDel="00675D99">
              <w:rPr>
                <w:rFonts w:ascii="Myriad Pro" w:hAnsi="Myriad Pro" w:cs="Arial"/>
                <w:bCs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 xml:space="preserve">Opisie wdrażania Podmiotowego Systemu Finansowania w Województwie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lastRenderedPageBreak/>
              <w:t>Zachodniopomorskim w ramach Regionalnego Programu Operacyjnego Województwa Zachodniopomorskiego na lata 2014 – 2020</w:t>
            </w:r>
          </w:p>
          <w:p w:rsidR="00284513" w:rsidRPr="001F385E" w:rsidRDefault="00284513" w:rsidP="00415590">
            <w:pPr>
              <w:pStyle w:val="Akapitzlist"/>
              <w:ind w:left="417"/>
              <w:jc w:val="both"/>
              <w:rPr>
                <w:rFonts w:ascii="Myriad Pro" w:hAnsi="Myriad Pro" w:cs="Arial"/>
                <w:bCs/>
                <w:sz w:val="20"/>
                <w:szCs w:val="20"/>
              </w:rPr>
            </w:pPr>
          </w:p>
          <w:p w:rsidR="00284513" w:rsidRPr="001F385E" w:rsidRDefault="00284513" w:rsidP="00415590">
            <w:pPr>
              <w:ind w:left="317"/>
              <w:contextualSpacing/>
              <w:jc w:val="both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Natomiast dofinansowanie kosztów  pojedynczej usługi rozwojowej w odniesieniu do:</w:t>
            </w:r>
          </w:p>
          <w:p w:rsidR="00284513" w:rsidRPr="001F385E" w:rsidRDefault="00284513" w:rsidP="00284513">
            <w:pPr>
              <w:ind w:left="686" w:hanging="283"/>
              <w:contextualSpacing/>
              <w:rPr>
                <w:rFonts w:ascii="Myriad Pro" w:hAnsi="Myriad Pro" w:cs="Arial"/>
                <w:bCs/>
                <w:sz w:val="20"/>
                <w:szCs w:val="20"/>
              </w:rPr>
            </w:pP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ind w:left="686" w:hanging="283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usług rozwojowych prowadzących do zdobycia kwalifikacji, o których mowa w art.2 </w:t>
            </w:r>
            <w:proofErr w:type="spellStart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pkt</w:t>
            </w:r>
            <w:proofErr w:type="spellEnd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 8 ustawy z dnia 22 grudnia 2015 r. o Zintegrowanym Systemie Kwalifikacji lub walidacji, o której mowa w art.2 </w:t>
            </w:r>
            <w:proofErr w:type="spellStart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pkt</w:t>
            </w:r>
            <w:proofErr w:type="spellEnd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 22 tej ustawy,</w:t>
            </w: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ind w:left="686" w:hanging="283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przedsiębiorstw prowadzących działalność w obszarze inteligentnych specjalizacji województwa zachodniopomorskiego,</w:t>
            </w: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ind w:left="686" w:hanging="283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przedsiębiorstw działających w obszarze Specjalnej Strefy Włączenia zlokalizowanej na terenie województwa zachodniopomorskiego, </w:t>
            </w: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ind w:left="686" w:hanging="283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pracowników w wieku powyżej 50 roku życia, pracowników o niskich kwalifikacjach oraz przedsiębiorstw wysokiego wzrostu, </w:t>
            </w: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ind w:left="686" w:hanging="283"/>
              <w:rPr>
                <w:rFonts w:ascii="Myriad Pro" w:hAnsi="Myriad Pro" w:cs="Arial"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przedsiębiorców, którzy uzyskali wsparcie w postaci analizy potrzeb rozwojowych w ramach działania 2.2 PO WER, </w:t>
            </w:r>
          </w:p>
          <w:p w:rsidR="00284513" w:rsidRPr="001F385E" w:rsidRDefault="00284513" w:rsidP="00284513">
            <w:pPr>
              <w:pStyle w:val="Akapitzlist"/>
              <w:numPr>
                <w:ilvl w:val="1"/>
                <w:numId w:val="6"/>
              </w:numPr>
              <w:spacing w:after="200" w:line="276" w:lineRule="auto"/>
              <w:ind w:left="686" w:hanging="283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color w:val="000000"/>
                <w:sz w:val="20"/>
                <w:szCs w:val="20"/>
              </w:rPr>
              <w:t>przedsiębiorców prowadzących działalność gospodarczą na terenie miast średnich oraz miast średnich tracących funkcje społeczno-gospodarcze,</w:t>
            </w:r>
          </w:p>
          <w:p w:rsidR="00284513" w:rsidRPr="001F385E" w:rsidRDefault="00284513" w:rsidP="00284513">
            <w:pPr>
              <w:pStyle w:val="Akapitzlist"/>
              <w:spacing w:after="200" w:line="276" w:lineRule="auto"/>
              <w:ind w:left="686"/>
              <w:rPr>
                <w:rFonts w:ascii="Myriad Pro" w:hAnsi="Myriad Pro" w:cs="Arial"/>
                <w:color w:val="000000"/>
                <w:sz w:val="20"/>
                <w:szCs w:val="20"/>
              </w:rPr>
            </w:pPr>
          </w:p>
          <w:p w:rsidR="00284513" w:rsidRPr="001F385E" w:rsidRDefault="00284513" w:rsidP="00284513">
            <w:pPr>
              <w:pStyle w:val="Akapitzlist"/>
              <w:ind w:left="417"/>
              <w:jc w:val="both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color w:val="000000"/>
                <w:sz w:val="20"/>
                <w:szCs w:val="20"/>
              </w:rPr>
              <w:t>może wynosić maksymalnie 80%</w:t>
            </w:r>
            <w:r w:rsidR="006C63F1" w:rsidRPr="001F385E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kosztów usługi rozwojowej</w:t>
            </w:r>
            <w:r w:rsidRPr="001F385E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przy czym maksymalna kwota dofinansowania pojedynczej usługi rozwojowej nie może przekroczyć  limitu określonego w </w:t>
            </w:r>
            <w:r w:rsidRPr="001F385E" w:rsidDel="00675D99">
              <w:rPr>
                <w:rStyle w:val="Odwoaniedokomentarza"/>
                <w:rFonts w:ascii="Myriad Pro" w:hAnsi="Myriad Pro"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>Opisie wdrażania Podmiotowego Systemu Finansowania w Województwie Zachodniopomorskim w ramach Regionalnego Programu Operacyjnego Województwa Zachodniopomorskiego na lata 2014 – 2020</w:t>
            </w:r>
            <w:r w:rsidR="002A5264"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1C14AF" w:rsidRPr="001F385E" w:rsidRDefault="006C63F1" w:rsidP="001C14AF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Beneficjent zapewnia elektroniczny obieg dokumentów w relacji Beneficjent – </w:t>
            </w:r>
            <w:r w:rsidR="001C14AF"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uczestnik projektu.</w:t>
            </w:r>
          </w:p>
          <w:p w:rsidR="001C14AF" w:rsidRPr="001F385E" w:rsidRDefault="001C14AF" w:rsidP="001C14AF">
            <w:pPr>
              <w:pStyle w:val="Akapitzlist"/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</w:p>
          <w:p w:rsidR="001C14AF" w:rsidRPr="001F385E" w:rsidRDefault="001C14AF" w:rsidP="001C14AF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Projekt przewiduje wdrożenie PSF w oparciu o system refundacji </w:t>
            </w: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lastRenderedPageBreak/>
              <w:t>kosztów usługi rozwojowej.</w:t>
            </w:r>
          </w:p>
          <w:p w:rsidR="001C14AF" w:rsidRPr="001F385E" w:rsidRDefault="001C14AF" w:rsidP="001C14AF">
            <w:pPr>
              <w:pStyle w:val="Akapitzlist"/>
              <w:rPr>
                <w:rFonts w:ascii="Myriad Pro" w:hAnsi="Myriad Pro" w:cs="Arial"/>
                <w:bCs/>
                <w:sz w:val="20"/>
                <w:szCs w:val="20"/>
              </w:rPr>
            </w:pPr>
          </w:p>
          <w:p w:rsidR="001C14AF" w:rsidRPr="001F385E" w:rsidRDefault="001C14AF" w:rsidP="001C14AF">
            <w:pPr>
              <w:pStyle w:val="Akapitzlist"/>
              <w:numPr>
                <w:ilvl w:val="0"/>
                <w:numId w:val="6"/>
              </w:numPr>
              <w:spacing w:before="240"/>
              <w:ind w:left="317"/>
              <w:jc w:val="both"/>
              <w:rPr>
                <w:rFonts w:ascii="Myriad Pro" w:hAnsi="Myriad Pro"/>
                <w:bCs/>
                <w:sz w:val="20"/>
                <w:szCs w:val="20"/>
              </w:rPr>
            </w:pPr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Beneficjent zapewnia, że okres realizacji umowy wsparcia usługi rozwojowej nie przekracza 12 </w:t>
            </w:r>
            <w:proofErr w:type="spellStart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>m-cy</w:t>
            </w:r>
            <w:proofErr w:type="spellEnd"/>
            <w:r w:rsidRPr="001F385E">
              <w:rPr>
                <w:rFonts w:ascii="Myriad Pro" w:hAnsi="Myriad Pro" w:cs="Arial"/>
                <w:bCs/>
                <w:sz w:val="20"/>
                <w:szCs w:val="20"/>
              </w:rPr>
              <w:t xml:space="preserve"> </w:t>
            </w:r>
            <w:r w:rsidRPr="001F385E">
              <w:rPr>
                <w:rFonts w:ascii="Myriad Pro" w:hAnsi="Myriad Pro" w:cs="Arial"/>
                <w:sz w:val="20"/>
                <w:szCs w:val="20"/>
              </w:rPr>
              <w:t xml:space="preserve">z wyłączeniem wsparcia w postaci studiów podyplomowych, dla których okres realizacji umowy wsparcia usługi rozwojowej nie przekracza 24 </w:t>
            </w:r>
            <w:proofErr w:type="spellStart"/>
            <w:r w:rsidRPr="001F385E">
              <w:rPr>
                <w:rFonts w:ascii="Myriad Pro" w:hAnsi="Myriad Pro" w:cs="Arial"/>
                <w:sz w:val="20"/>
                <w:szCs w:val="20"/>
              </w:rPr>
              <w:t>m-cy</w:t>
            </w:r>
            <w:proofErr w:type="spellEnd"/>
            <w:r w:rsidR="00415590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5158" w:type="dxa"/>
          </w:tcPr>
          <w:p w:rsidR="00622331" w:rsidRPr="009D4B73" w:rsidRDefault="00622331" w:rsidP="00D3156D">
            <w:pPr>
              <w:spacing w:before="240"/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622331" w:rsidRPr="009D4B73" w:rsidRDefault="00622331" w:rsidP="00D3156D">
            <w:pPr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t>Projekt</w:t>
            </w:r>
            <w:r>
              <w:rPr>
                <w:rFonts w:ascii="Myriad Pro" w:hAnsi="Myriad Pro"/>
                <w:sz w:val="20"/>
                <w:szCs w:val="20"/>
              </w:rPr>
              <w:t>y</w:t>
            </w:r>
            <w:r w:rsidRPr="009D4B73">
              <w:rPr>
                <w:rFonts w:ascii="Myriad Pro" w:hAnsi="Myriad Pro"/>
                <w:sz w:val="20"/>
                <w:szCs w:val="20"/>
              </w:rPr>
              <w:t xml:space="preserve"> niespełniające kryterium są odrzucane.</w:t>
            </w:r>
          </w:p>
          <w:p w:rsidR="00B41A04" w:rsidRDefault="00622331" w:rsidP="00D3156D">
            <w:pPr>
              <w:rPr>
                <w:rFonts w:ascii="Myriad Pro" w:hAnsi="Myriad Pro"/>
                <w:sz w:val="20"/>
                <w:szCs w:val="20"/>
              </w:rPr>
            </w:pPr>
            <w:r w:rsidRPr="009D4B73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  <w:p w:rsidR="000954F9" w:rsidRPr="001F385E" w:rsidRDefault="009B5EBB" w:rsidP="00380B12">
            <w:pPr>
              <w:rPr>
                <w:rFonts w:ascii="Myriad Pro" w:hAnsi="Myriad Pro"/>
                <w:sz w:val="20"/>
                <w:szCs w:val="20"/>
              </w:rPr>
            </w:pP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Za zgodą IP, na etapie realizacji projektu, dopuszcza się możliwość  odstępstwa w zakresie spełnienia kryterium nr 1 oraz kryterium nr </w:t>
            </w:r>
            <w:del w:id="2" w:author="dkorczynska" w:date="2020-04-30T14:25:00Z">
              <w:r w:rsidRPr="00DC6934" w:rsidDel="00380B12">
                <w:rPr>
                  <w:rFonts w:ascii="Myriad Pro" w:hAnsi="Myriad Pro" w:cs="Arial"/>
                  <w:sz w:val="20"/>
                  <w:szCs w:val="20"/>
                </w:rPr>
                <w:delText xml:space="preserve">8  </w:delText>
              </w:r>
            </w:del>
            <w:ins w:id="3" w:author="dkorczynska" w:date="2020-04-30T14:25:00Z">
              <w:r w:rsidR="00380B12">
                <w:rPr>
                  <w:rFonts w:ascii="Myriad Pro" w:hAnsi="Myriad Pro" w:cs="Arial"/>
                  <w:sz w:val="20"/>
                  <w:szCs w:val="20"/>
                </w:rPr>
                <w:t>7</w:t>
              </w:r>
              <w:r w:rsidR="00380B12" w:rsidRPr="00DC6934">
                <w:rPr>
                  <w:rFonts w:ascii="Myriad Pro" w:hAnsi="Myriad Pro" w:cs="Arial"/>
                  <w:sz w:val="20"/>
                  <w:szCs w:val="20"/>
                </w:rPr>
                <w:t xml:space="preserve">  </w:t>
              </w:r>
            </w:ins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z uwagi na zmiany m.in. </w:t>
            </w:r>
            <w:r w:rsidRPr="00DC6934">
              <w:rPr>
                <w:rFonts w:ascii="Myriad Pro" w:hAnsi="Myriad Pro" w:cs="Arial"/>
                <w:i/>
                <w:sz w:val="20"/>
                <w:szCs w:val="20"/>
              </w:rPr>
              <w:t>RPO WZ 2014-2020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, przepisów prawa, </w:t>
            </w:r>
            <w:r w:rsidRPr="00DC6934">
              <w:rPr>
                <w:rFonts w:ascii="Myriad Pro" w:hAnsi="Myriad Pro" w:cs="Arial"/>
                <w:i/>
                <w:sz w:val="20"/>
                <w:szCs w:val="20"/>
              </w:rPr>
              <w:t>SOOP RPO WZ 2014-2020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, </w:t>
            </w:r>
            <w:r w:rsidRPr="00DC6934">
              <w:rPr>
                <w:rFonts w:ascii="Myriad Pro" w:eastAsia="MyriadPro-Regular" w:hAnsi="Myriad Pro" w:cs="Arial"/>
                <w:sz w:val="20"/>
                <w:szCs w:val="20"/>
              </w:rPr>
              <w:t>właściwych</w:t>
            </w:r>
            <w:r w:rsidRPr="00DC6934">
              <w:rPr>
                <w:rFonts w:ascii="Myriad Pro" w:eastAsia="MyriadPro-Regular" w:hAnsi="Myriad Pro" w:cs="Arial"/>
                <w:i/>
                <w:sz w:val="20"/>
                <w:szCs w:val="20"/>
              </w:rPr>
              <w:t xml:space="preserve"> Wytycznych obszarowych, 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mających wpływ na 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założenia dotyczące </w:t>
            </w:r>
            <w:r w:rsidR="00AF7CE9" w:rsidRPr="00DC6934">
              <w:rPr>
                <w:rFonts w:ascii="Myriad Pro" w:hAnsi="Myriad Pro" w:cs="Arial"/>
                <w:sz w:val="20"/>
                <w:szCs w:val="20"/>
              </w:rPr>
              <w:t>gru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py docelowej oraz uwarunkowań realizacji wsparcia wskazanych w </w:t>
            </w:r>
            <w:r w:rsidRPr="00DC6934">
              <w:rPr>
                <w:rFonts w:ascii="Myriad Pro" w:hAnsi="Myriad Pro" w:cs="Arial"/>
                <w:i/>
                <w:sz w:val="20"/>
                <w:szCs w:val="20"/>
              </w:rPr>
              <w:t>Opisie wdrażania Podmiotowego Systemu Finansowania w Województwie Zachodniopomorskim w ramach Regionalnego Programu Operacyjnego Województwa Zachodniopomorskiego na lata 2014 – 2020</w:t>
            </w:r>
            <w:r w:rsidRPr="00DC6934">
              <w:rPr>
                <w:rFonts w:ascii="Myriad Pro" w:hAnsi="Myriad Pro" w:cs="Arial"/>
                <w:sz w:val="20"/>
                <w:szCs w:val="20"/>
              </w:rPr>
              <w:t xml:space="preserve"> .</w:t>
            </w:r>
          </w:p>
        </w:tc>
      </w:tr>
    </w:tbl>
    <w:p w:rsidR="008247B8" w:rsidRPr="001F385E" w:rsidRDefault="008247B8" w:rsidP="007F692A">
      <w:pPr>
        <w:rPr>
          <w:rFonts w:ascii="Myriad Pro" w:hAnsi="Myriad Pro"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8930"/>
        <w:gridCol w:w="4733"/>
      </w:tblGrid>
      <w:tr w:rsidR="001F385E" w:rsidRPr="001F385E" w:rsidTr="00764A65">
        <w:trPr>
          <w:jc w:val="center"/>
        </w:trPr>
        <w:tc>
          <w:tcPr>
            <w:tcW w:w="14175" w:type="dxa"/>
            <w:gridSpan w:val="3"/>
            <w:shd w:val="clear" w:color="auto" w:fill="D9D9D9"/>
          </w:tcPr>
          <w:p w:rsidR="001F385E" w:rsidRPr="001F385E" w:rsidRDefault="001F385E" w:rsidP="00764A65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1F385E">
              <w:rPr>
                <w:rFonts w:ascii="Myriad Pro" w:hAnsi="Myriad Pro"/>
                <w:b/>
                <w:sz w:val="20"/>
                <w:szCs w:val="20"/>
              </w:rPr>
              <w:t>Kryteria premiujące</w:t>
            </w:r>
          </w:p>
        </w:tc>
      </w:tr>
      <w:tr w:rsidR="001F385E" w:rsidRPr="001F385E" w:rsidTr="00764A65">
        <w:trPr>
          <w:jc w:val="center"/>
        </w:trPr>
        <w:tc>
          <w:tcPr>
            <w:tcW w:w="512" w:type="dxa"/>
          </w:tcPr>
          <w:p w:rsidR="001F385E" w:rsidRPr="00622331" w:rsidRDefault="001F385E" w:rsidP="00764A65">
            <w:pPr>
              <w:pStyle w:val="Akapitzlist"/>
              <w:spacing w:before="40" w:after="40" w:line="240" w:lineRule="auto"/>
              <w:ind w:left="0"/>
              <w:contextualSpacing w:val="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8930" w:type="dxa"/>
          </w:tcPr>
          <w:p w:rsidR="001F385E" w:rsidRPr="00622331" w:rsidRDefault="001F385E" w:rsidP="00764A65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1F385E" w:rsidRPr="00622331" w:rsidRDefault="001F385E" w:rsidP="00764A65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1F385E" w:rsidRPr="001F385E" w:rsidTr="00764A65">
        <w:trPr>
          <w:jc w:val="center"/>
        </w:trPr>
        <w:tc>
          <w:tcPr>
            <w:tcW w:w="512" w:type="dxa"/>
            <w:tcBorders>
              <w:bottom w:val="single" w:sz="4" w:space="0" w:color="auto"/>
            </w:tcBorders>
          </w:tcPr>
          <w:p w:rsidR="001F385E" w:rsidRPr="00622331" w:rsidRDefault="001F385E" w:rsidP="00764A65">
            <w:pPr>
              <w:pStyle w:val="Akapitzlist"/>
              <w:spacing w:before="40" w:after="40" w:line="240" w:lineRule="auto"/>
              <w:ind w:left="0"/>
              <w:contextualSpacing w:val="0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1F385E" w:rsidRPr="00622331" w:rsidRDefault="001F385E" w:rsidP="00764A65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4733" w:type="dxa"/>
            <w:tcBorders>
              <w:bottom w:val="single" w:sz="4" w:space="0" w:color="auto"/>
            </w:tcBorders>
          </w:tcPr>
          <w:p w:rsidR="001F385E" w:rsidRPr="00622331" w:rsidRDefault="001F385E" w:rsidP="00764A65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622331">
              <w:rPr>
                <w:rFonts w:ascii="Myriad Pro" w:hAnsi="Myriad Pro"/>
                <w:sz w:val="20"/>
                <w:szCs w:val="20"/>
              </w:rPr>
              <w:t>3</w:t>
            </w:r>
          </w:p>
        </w:tc>
      </w:tr>
      <w:tr w:rsidR="001F385E" w:rsidRPr="001F385E" w:rsidTr="00764A65">
        <w:trPr>
          <w:jc w:val="center"/>
        </w:trPr>
        <w:tc>
          <w:tcPr>
            <w:tcW w:w="512" w:type="dxa"/>
            <w:tcBorders>
              <w:bottom w:val="single" w:sz="4" w:space="0" w:color="auto"/>
            </w:tcBorders>
          </w:tcPr>
          <w:p w:rsidR="001F385E" w:rsidRPr="00622331" w:rsidRDefault="001F385E" w:rsidP="001F385E">
            <w:pPr>
              <w:pStyle w:val="Akapitzlist"/>
              <w:numPr>
                <w:ilvl w:val="0"/>
                <w:numId w:val="17"/>
              </w:numPr>
              <w:spacing w:before="40" w:after="40" w:line="240" w:lineRule="auto"/>
              <w:ind w:left="0" w:firstLine="0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1F385E" w:rsidRPr="00622331" w:rsidRDefault="00622331" w:rsidP="00764A65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22331">
              <w:rPr>
                <w:rFonts w:ascii="Myriad Pro" w:hAnsi="Myriad Pro" w:cs="Arial"/>
                <w:sz w:val="20"/>
                <w:szCs w:val="20"/>
              </w:rPr>
              <w:t>Projektodawca/Partner dysponuje doświadczeniem w realizacji przedsięwzięć w charakterze Operatora wdrażającego Podmiotowy System Finansowania z wykorzystaniem Bazy Usług Rozwojowych przez okres minimum 2 lat przed złożeniem wniosku o dofinansowanie.</w:t>
            </w:r>
          </w:p>
        </w:tc>
        <w:tc>
          <w:tcPr>
            <w:tcW w:w="4733" w:type="dxa"/>
            <w:tcBorders>
              <w:bottom w:val="single" w:sz="4" w:space="0" w:color="auto"/>
            </w:tcBorders>
          </w:tcPr>
          <w:p w:rsidR="001F385E" w:rsidRPr="00622331" w:rsidRDefault="001F385E" w:rsidP="00764A65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22331">
              <w:rPr>
                <w:rFonts w:ascii="Myriad Pro" w:hAnsi="Myriad Pro" w:cs="Arial"/>
                <w:sz w:val="20"/>
                <w:szCs w:val="20"/>
              </w:rPr>
              <w:t>Liczba punktów:</w:t>
            </w:r>
            <w:r w:rsidR="00622331" w:rsidRPr="00622331">
              <w:rPr>
                <w:rFonts w:ascii="Myriad Pro" w:hAnsi="Myriad Pro" w:cs="Arial"/>
                <w:sz w:val="20"/>
                <w:szCs w:val="20"/>
              </w:rPr>
              <w:t xml:space="preserve"> 30</w:t>
            </w:r>
          </w:p>
        </w:tc>
      </w:tr>
      <w:tr w:rsidR="001F385E" w:rsidRPr="001F385E" w:rsidTr="00764A65">
        <w:trPr>
          <w:jc w:val="center"/>
        </w:trPr>
        <w:tc>
          <w:tcPr>
            <w:tcW w:w="512" w:type="dxa"/>
            <w:tcBorders>
              <w:bottom w:val="single" w:sz="4" w:space="0" w:color="auto"/>
            </w:tcBorders>
          </w:tcPr>
          <w:p w:rsidR="001F385E" w:rsidRPr="00622331" w:rsidRDefault="001F385E" w:rsidP="001F385E">
            <w:pPr>
              <w:pStyle w:val="Akapitzlist"/>
              <w:numPr>
                <w:ilvl w:val="0"/>
                <w:numId w:val="17"/>
              </w:numPr>
              <w:spacing w:before="40" w:after="40" w:line="240" w:lineRule="auto"/>
              <w:ind w:left="0" w:firstLine="0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1F385E" w:rsidRPr="00622331" w:rsidDel="002E02B7" w:rsidRDefault="00622331" w:rsidP="00764A65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22331">
              <w:rPr>
                <w:rFonts w:ascii="Myriad Pro" w:hAnsi="Myriad Pro" w:cs="Arial"/>
                <w:sz w:val="20"/>
                <w:szCs w:val="20"/>
              </w:rPr>
              <w:t>Co najmniej 25% grupy docelowej projektu stanowią osoby w wieku 50 lat i więcej.</w:t>
            </w:r>
          </w:p>
        </w:tc>
        <w:tc>
          <w:tcPr>
            <w:tcW w:w="4733" w:type="dxa"/>
            <w:tcBorders>
              <w:bottom w:val="single" w:sz="4" w:space="0" w:color="auto"/>
            </w:tcBorders>
          </w:tcPr>
          <w:p w:rsidR="001F385E" w:rsidRPr="00622331" w:rsidRDefault="001F385E" w:rsidP="00764A65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22331">
              <w:rPr>
                <w:rFonts w:ascii="Myriad Pro" w:hAnsi="Myriad Pro" w:cs="Arial"/>
                <w:sz w:val="20"/>
                <w:szCs w:val="20"/>
              </w:rPr>
              <w:t>Liczba punktów:</w:t>
            </w:r>
            <w:r w:rsidR="00622331" w:rsidRPr="00622331">
              <w:rPr>
                <w:rFonts w:ascii="Myriad Pro" w:hAnsi="Myriad Pro" w:cs="Arial"/>
                <w:sz w:val="20"/>
                <w:szCs w:val="20"/>
              </w:rPr>
              <w:t xml:space="preserve"> 10</w:t>
            </w:r>
          </w:p>
        </w:tc>
      </w:tr>
    </w:tbl>
    <w:p w:rsidR="001F385E" w:rsidRPr="001F385E" w:rsidRDefault="001F385E" w:rsidP="007F692A">
      <w:pPr>
        <w:rPr>
          <w:rFonts w:ascii="Myriad Pro" w:hAnsi="Myriad Pro"/>
          <w:sz w:val="20"/>
          <w:szCs w:val="20"/>
        </w:rPr>
      </w:pPr>
    </w:p>
    <w:sectPr w:rsidR="001F385E" w:rsidRPr="001F385E" w:rsidSect="00B51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200" w:rsidRDefault="004D2200">
      <w:pPr>
        <w:spacing w:after="0" w:line="240" w:lineRule="auto"/>
      </w:pPr>
      <w:r>
        <w:separator/>
      </w:r>
    </w:p>
  </w:endnote>
  <w:endnote w:type="continuationSeparator" w:id="0">
    <w:p w:rsidR="004D2200" w:rsidRDefault="004D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8E3ACA" w:rsidRPr="007F692A" w:rsidRDefault="008E3ACA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380B12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</w: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380B12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4</w:t>
            </w:r>
            <w:r w:rsidR="00825377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E3ACA" w:rsidRDefault="008E3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200" w:rsidRDefault="004D2200">
      <w:pPr>
        <w:spacing w:after="0" w:line="240" w:lineRule="auto"/>
      </w:pPr>
      <w:r>
        <w:separator/>
      </w:r>
    </w:p>
  </w:footnote>
  <w:footnote w:type="continuationSeparator" w:id="0">
    <w:p w:rsidR="004D2200" w:rsidRDefault="004D2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CA" w:rsidRPr="00E05698" w:rsidRDefault="008E3ACA" w:rsidP="008E22F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1">
    <w:nsid w:val="19E51E04"/>
    <w:multiLevelType w:val="hybridMultilevel"/>
    <w:tmpl w:val="70F8766A"/>
    <w:lvl w:ilvl="0" w:tplc="5B089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331E5"/>
    <w:multiLevelType w:val="hybridMultilevel"/>
    <w:tmpl w:val="B4467F8A"/>
    <w:lvl w:ilvl="0" w:tplc="41FCB2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BAB7AF2"/>
    <w:multiLevelType w:val="hybridMultilevel"/>
    <w:tmpl w:val="43127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16E44"/>
    <w:multiLevelType w:val="hybridMultilevel"/>
    <w:tmpl w:val="D39E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87A3F"/>
    <w:multiLevelType w:val="hybridMultilevel"/>
    <w:tmpl w:val="1EB0BB54"/>
    <w:lvl w:ilvl="0" w:tplc="1F36E3E6">
      <w:start w:val="1"/>
      <w:numFmt w:val="lowerLetter"/>
      <w:lvlText w:val="%1)"/>
      <w:lvlJc w:val="left"/>
      <w:pPr>
        <w:ind w:left="10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3A3C42BA"/>
    <w:multiLevelType w:val="hybridMultilevel"/>
    <w:tmpl w:val="22685E72"/>
    <w:lvl w:ilvl="0" w:tplc="AA5E433C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8">
    <w:nsid w:val="3FBB2969"/>
    <w:multiLevelType w:val="hybridMultilevel"/>
    <w:tmpl w:val="E92A9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E4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040B4D"/>
    <w:multiLevelType w:val="hybridMultilevel"/>
    <w:tmpl w:val="7564DFDE"/>
    <w:lvl w:ilvl="0" w:tplc="2CCCF56A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96B20"/>
    <w:multiLevelType w:val="hybridMultilevel"/>
    <w:tmpl w:val="F4FE59C0"/>
    <w:lvl w:ilvl="0" w:tplc="AA5E4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1A261B"/>
    <w:multiLevelType w:val="hybridMultilevel"/>
    <w:tmpl w:val="F04C5D76"/>
    <w:lvl w:ilvl="0" w:tplc="58ECE4E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6B210F4B"/>
    <w:multiLevelType w:val="hybridMultilevel"/>
    <w:tmpl w:val="A96AE3CA"/>
    <w:lvl w:ilvl="0" w:tplc="AA5E4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D1AC6"/>
    <w:multiLevelType w:val="hybridMultilevel"/>
    <w:tmpl w:val="8B3285F0"/>
    <w:lvl w:ilvl="0" w:tplc="06BE069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F6A3F"/>
    <w:multiLevelType w:val="hybridMultilevel"/>
    <w:tmpl w:val="63344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77594"/>
    <w:multiLevelType w:val="hybridMultilevel"/>
    <w:tmpl w:val="CA76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1"/>
  </w:num>
  <w:num w:numId="5">
    <w:abstractNumId w:val="1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6"/>
  </w:num>
  <w:num w:numId="14">
    <w:abstractNumId w:val="4"/>
  </w:num>
  <w:num w:numId="15">
    <w:abstractNumId w:val="15"/>
  </w:num>
  <w:num w:numId="16">
    <w:abstractNumId w:val="12"/>
  </w:num>
  <w:num w:numId="17">
    <w:abstractNumId w:val="14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8D9"/>
    <w:rsid w:val="00002C66"/>
    <w:rsid w:val="00047E84"/>
    <w:rsid w:val="00072B43"/>
    <w:rsid w:val="000954F9"/>
    <w:rsid w:val="000D56C9"/>
    <w:rsid w:val="000F5C11"/>
    <w:rsid w:val="00110FD3"/>
    <w:rsid w:val="00114DA5"/>
    <w:rsid w:val="00120CEB"/>
    <w:rsid w:val="0013041F"/>
    <w:rsid w:val="00131B7C"/>
    <w:rsid w:val="00143437"/>
    <w:rsid w:val="00143558"/>
    <w:rsid w:val="001520FE"/>
    <w:rsid w:val="0016714D"/>
    <w:rsid w:val="00172B42"/>
    <w:rsid w:val="00185EA3"/>
    <w:rsid w:val="001907C9"/>
    <w:rsid w:val="00195703"/>
    <w:rsid w:val="001C14AF"/>
    <w:rsid w:val="001D0C22"/>
    <w:rsid w:val="001D2151"/>
    <w:rsid w:val="001F385E"/>
    <w:rsid w:val="00225CA8"/>
    <w:rsid w:val="00252711"/>
    <w:rsid w:val="002547E1"/>
    <w:rsid w:val="002572AD"/>
    <w:rsid w:val="00263C80"/>
    <w:rsid w:val="00270A19"/>
    <w:rsid w:val="002725B4"/>
    <w:rsid w:val="00280413"/>
    <w:rsid w:val="00282AAE"/>
    <w:rsid w:val="00284513"/>
    <w:rsid w:val="00285E6F"/>
    <w:rsid w:val="00290B09"/>
    <w:rsid w:val="00295508"/>
    <w:rsid w:val="002A1216"/>
    <w:rsid w:val="002A5264"/>
    <w:rsid w:val="002B571A"/>
    <w:rsid w:val="002B5CB9"/>
    <w:rsid w:val="002D5857"/>
    <w:rsid w:val="002F32BE"/>
    <w:rsid w:val="002F52B9"/>
    <w:rsid w:val="002F72F6"/>
    <w:rsid w:val="003037E9"/>
    <w:rsid w:val="00303808"/>
    <w:rsid w:val="00304C13"/>
    <w:rsid w:val="0032168B"/>
    <w:rsid w:val="00324CB2"/>
    <w:rsid w:val="003366E9"/>
    <w:rsid w:val="00340C71"/>
    <w:rsid w:val="00342378"/>
    <w:rsid w:val="00345D6E"/>
    <w:rsid w:val="00347F9E"/>
    <w:rsid w:val="0036249E"/>
    <w:rsid w:val="003646B4"/>
    <w:rsid w:val="003658E7"/>
    <w:rsid w:val="003700D7"/>
    <w:rsid w:val="00373739"/>
    <w:rsid w:val="00374A9F"/>
    <w:rsid w:val="00380B12"/>
    <w:rsid w:val="00384B87"/>
    <w:rsid w:val="003859CE"/>
    <w:rsid w:val="003A2EA3"/>
    <w:rsid w:val="003C6466"/>
    <w:rsid w:val="003D2B87"/>
    <w:rsid w:val="003E587C"/>
    <w:rsid w:val="003F52B7"/>
    <w:rsid w:val="00403958"/>
    <w:rsid w:val="00415590"/>
    <w:rsid w:val="00415E0D"/>
    <w:rsid w:val="004257E5"/>
    <w:rsid w:val="00436B8B"/>
    <w:rsid w:val="00453D03"/>
    <w:rsid w:val="00465367"/>
    <w:rsid w:val="00475B4B"/>
    <w:rsid w:val="004A05FB"/>
    <w:rsid w:val="004B01E8"/>
    <w:rsid w:val="004B39BC"/>
    <w:rsid w:val="004C1638"/>
    <w:rsid w:val="004C4F6F"/>
    <w:rsid w:val="004C5710"/>
    <w:rsid w:val="004D06A7"/>
    <w:rsid w:val="004D2200"/>
    <w:rsid w:val="004F7EE1"/>
    <w:rsid w:val="00500B36"/>
    <w:rsid w:val="00510E42"/>
    <w:rsid w:val="00525257"/>
    <w:rsid w:val="00527F32"/>
    <w:rsid w:val="00533131"/>
    <w:rsid w:val="005512F7"/>
    <w:rsid w:val="00574088"/>
    <w:rsid w:val="00581A6F"/>
    <w:rsid w:val="00596CAB"/>
    <w:rsid w:val="005A1E56"/>
    <w:rsid w:val="005B4A38"/>
    <w:rsid w:val="005C4376"/>
    <w:rsid w:val="005D184E"/>
    <w:rsid w:val="005D2A2A"/>
    <w:rsid w:val="005D2FB2"/>
    <w:rsid w:val="005E5918"/>
    <w:rsid w:val="00613ED0"/>
    <w:rsid w:val="00622331"/>
    <w:rsid w:val="00634D49"/>
    <w:rsid w:val="0064547E"/>
    <w:rsid w:val="00674411"/>
    <w:rsid w:val="006A312E"/>
    <w:rsid w:val="006B5EA7"/>
    <w:rsid w:val="006C63F1"/>
    <w:rsid w:val="006D6562"/>
    <w:rsid w:val="00732D72"/>
    <w:rsid w:val="00742C7F"/>
    <w:rsid w:val="00744857"/>
    <w:rsid w:val="00745F8A"/>
    <w:rsid w:val="00765123"/>
    <w:rsid w:val="007768EC"/>
    <w:rsid w:val="0078378B"/>
    <w:rsid w:val="007941F5"/>
    <w:rsid w:val="00794A35"/>
    <w:rsid w:val="00795D78"/>
    <w:rsid w:val="007A615D"/>
    <w:rsid w:val="007A66D8"/>
    <w:rsid w:val="007A7664"/>
    <w:rsid w:val="007C34FB"/>
    <w:rsid w:val="007C68FC"/>
    <w:rsid w:val="007E4D16"/>
    <w:rsid w:val="007F692A"/>
    <w:rsid w:val="008066E8"/>
    <w:rsid w:val="00814F7B"/>
    <w:rsid w:val="008247B8"/>
    <w:rsid w:val="00825377"/>
    <w:rsid w:val="00851E60"/>
    <w:rsid w:val="00863808"/>
    <w:rsid w:val="00864669"/>
    <w:rsid w:val="0087561D"/>
    <w:rsid w:val="00886A02"/>
    <w:rsid w:val="00894F8C"/>
    <w:rsid w:val="008A596C"/>
    <w:rsid w:val="008C06DD"/>
    <w:rsid w:val="008C30C4"/>
    <w:rsid w:val="008D5C91"/>
    <w:rsid w:val="008E22FD"/>
    <w:rsid w:val="008E3ACA"/>
    <w:rsid w:val="008F0E81"/>
    <w:rsid w:val="008F586C"/>
    <w:rsid w:val="00917940"/>
    <w:rsid w:val="00922447"/>
    <w:rsid w:val="00960257"/>
    <w:rsid w:val="0096228E"/>
    <w:rsid w:val="00965024"/>
    <w:rsid w:val="00967C89"/>
    <w:rsid w:val="009811F6"/>
    <w:rsid w:val="009975F7"/>
    <w:rsid w:val="009A064A"/>
    <w:rsid w:val="009A07F3"/>
    <w:rsid w:val="009A2DB4"/>
    <w:rsid w:val="009B5EBB"/>
    <w:rsid w:val="009C2412"/>
    <w:rsid w:val="009D6487"/>
    <w:rsid w:val="009E2A71"/>
    <w:rsid w:val="009E360F"/>
    <w:rsid w:val="009F2013"/>
    <w:rsid w:val="00A31CDA"/>
    <w:rsid w:val="00A31FDE"/>
    <w:rsid w:val="00A337A9"/>
    <w:rsid w:val="00A75CB6"/>
    <w:rsid w:val="00A76A72"/>
    <w:rsid w:val="00A96B02"/>
    <w:rsid w:val="00AC0E21"/>
    <w:rsid w:val="00AC1222"/>
    <w:rsid w:val="00AD0357"/>
    <w:rsid w:val="00AE2581"/>
    <w:rsid w:val="00AE25AF"/>
    <w:rsid w:val="00AE3BC4"/>
    <w:rsid w:val="00AF7CE9"/>
    <w:rsid w:val="00B0243C"/>
    <w:rsid w:val="00B344BD"/>
    <w:rsid w:val="00B37BA7"/>
    <w:rsid w:val="00B41A04"/>
    <w:rsid w:val="00B518D9"/>
    <w:rsid w:val="00B7388A"/>
    <w:rsid w:val="00B76B4F"/>
    <w:rsid w:val="00B847B2"/>
    <w:rsid w:val="00BB4E76"/>
    <w:rsid w:val="00BB6F37"/>
    <w:rsid w:val="00BE6A46"/>
    <w:rsid w:val="00BE7682"/>
    <w:rsid w:val="00BF2380"/>
    <w:rsid w:val="00C30745"/>
    <w:rsid w:val="00C607D5"/>
    <w:rsid w:val="00C62356"/>
    <w:rsid w:val="00C82257"/>
    <w:rsid w:val="00C84D22"/>
    <w:rsid w:val="00C855F8"/>
    <w:rsid w:val="00C870B9"/>
    <w:rsid w:val="00C9095C"/>
    <w:rsid w:val="00CA1279"/>
    <w:rsid w:val="00CA4DD8"/>
    <w:rsid w:val="00CA5FC8"/>
    <w:rsid w:val="00CC283A"/>
    <w:rsid w:val="00CC396F"/>
    <w:rsid w:val="00D1562D"/>
    <w:rsid w:val="00D22679"/>
    <w:rsid w:val="00D23127"/>
    <w:rsid w:val="00D270AA"/>
    <w:rsid w:val="00D3156D"/>
    <w:rsid w:val="00D31FCA"/>
    <w:rsid w:val="00D34B91"/>
    <w:rsid w:val="00D3559E"/>
    <w:rsid w:val="00D35A1C"/>
    <w:rsid w:val="00D40BFD"/>
    <w:rsid w:val="00D54FF0"/>
    <w:rsid w:val="00D97255"/>
    <w:rsid w:val="00DB2381"/>
    <w:rsid w:val="00DC6934"/>
    <w:rsid w:val="00DD426B"/>
    <w:rsid w:val="00DD5221"/>
    <w:rsid w:val="00DE5DC3"/>
    <w:rsid w:val="00DE6A90"/>
    <w:rsid w:val="00DF3E6A"/>
    <w:rsid w:val="00E07761"/>
    <w:rsid w:val="00E137D8"/>
    <w:rsid w:val="00E23764"/>
    <w:rsid w:val="00E33922"/>
    <w:rsid w:val="00E7253D"/>
    <w:rsid w:val="00EA1075"/>
    <w:rsid w:val="00ED5E55"/>
    <w:rsid w:val="00ED7F22"/>
    <w:rsid w:val="00EF5750"/>
    <w:rsid w:val="00F065E2"/>
    <w:rsid w:val="00F20AE8"/>
    <w:rsid w:val="00F41A9D"/>
    <w:rsid w:val="00F4352C"/>
    <w:rsid w:val="00F473EE"/>
    <w:rsid w:val="00FA1C72"/>
    <w:rsid w:val="00FA75D6"/>
    <w:rsid w:val="00FB1083"/>
    <w:rsid w:val="00FB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8D9"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518D9"/>
  </w:style>
  <w:style w:type="character" w:styleId="Odwoaniedokomentarza">
    <w:name w:val="annotation reference"/>
    <w:basedOn w:val="Domylnaczcionkaakapitu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qFormat/>
    <w:rsid w:val="003C646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3C6466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96B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BD85-E111-4928-B062-ADC4052D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marzena.karenska</dc:creator>
  <cp:lastModifiedBy>dkorczynska</cp:lastModifiedBy>
  <cp:revision>2</cp:revision>
  <cp:lastPrinted>2019-02-14T06:51:00Z</cp:lastPrinted>
  <dcterms:created xsi:type="dcterms:W3CDTF">2020-04-30T12:26:00Z</dcterms:created>
  <dcterms:modified xsi:type="dcterms:W3CDTF">2020-04-30T12:26:00Z</dcterms:modified>
</cp:coreProperties>
</file>